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F23293">
        <w:trPr>
          <w:trHeight w:val="596"/>
        </w:trPr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18F58865" w:rsidR="00B616D1" w:rsidRPr="00B616D1" w:rsidRDefault="00B616D1" w:rsidP="00B616D1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ins w:id="0" w:author="Ron" w:date="2022-04-04T16:17:00Z">
              <w:r w:rsidR="00281C11" w:rsidRPr="00F23293">
                <w:rPr>
                  <w:rStyle w:val="SITemporaryText-blue"/>
                </w:rPr>
                <w:t>X</w:t>
              </w:r>
            </w:ins>
            <w:del w:id="1" w:author="Ron" w:date="2022-04-04T16:17:00Z">
              <w:r w:rsidRPr="00B616D1" w:rsidDel="00281C11">
                <w:delText>1</w:delText>
              </w:r>
            </w:del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84E1DCB" w:rsidR="00F1480E" w:rsidRPr="005404CB" w:rsidRDefault="00F04CAE">
            <w:pPr>
              <w:pStyle w:val="SIUNITCODE"/>
            </w:pPr>
            <w:r>
              <w:t>AHCPER</w:t>
            </w:r>
            <w:r w:rsidR="009E4BC8">
              <w:t>3</w:t>
            </w:r>
            <w:r w:rsidR="00E56C61">
              <w:t>X9</w:t>
            </w:r>
          </w:p>
        </w:tc>
        <w:tc>
          <w:tcPr>
            <w:tcW w:w="3604" w:type="pct"/>
            <w:shd w:val="clear" w:color="auto" w:fill="auto"/>
          </w:tcPr>
          <w:p w14:paraId="01D80964" w14:textId="67D9FC70" w:rsidR="00F1480E" w:rsidRPr="005404CB" w:rsidRDefault="00AA49EA" w:rsidP="005404CB">
            <w:pPr>
              <w:pStyle w:val="SIUnittitle"/>
            </w:pPr>
            <w:r>
              <w:t>Coordinate</w:t>
            </w:r>
            <w:r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00DA2A" w14:textId="29E1B654" w:rsidR="00CB13DA" w:rsidRPr="00CB13DA" w:rsidRDefault="00CB13DA" w:rsidP="00CB13DA">
            <w:r w:rsidRPr="00CB13DA">
              <w:t>This unit of competency describes the skills and knowledge required to plan propagation activities for a permaculture system</w:t>
            </w:r>
            <w:r w:rsidR="00F04CAE">
              <w:t xml:space="preserve">, including identification </w:t>
            </w:r>
            <w:r w:rsidR="00DA4882">
              <w:t xml:space="preserve">and source </w:t>
            </w:r>
            <w:r w:rsidR="00F04CAE">
              <w:t>of propagation material</w:t>
            </w:r>
            <w:r w:rsidR="00DA4882">
              <w:t>,</w:t>
            </w:r>
            <w:r w:rsidR="00F04CAE">
              <w:t xml:space="preserve"> </w:t>
            </w:r>
            <w:r w:rsidRPr="00CB13DA">
              <w:t xml:space="preserve">seasonal propagation </w:t>
            </w:r>
            <w:r w:rsidR="00DA4882">
              <w:t>activities</w:t>
            </w:r>
            <w:r w:rsidRPr="00CB13DA">
              <w:t xml:space="preserve">, </w:t>
            </w:r>
            <w:r w:rsidR="00DA4882">
              <w:t xml:space="preserve">application of permaculture and organic principles. </w:t>
            </w:r>
          </w:p>
          <w:p w14:paraId="782C6999" w14:textId="77777777" w:rsidR="00CB13DA" w:rsidRDefault="00CB13DA" w:rsidP="00CB13DA"/>
          <w:p w14:paraId="67EA27BD" w14:textId="0708D051" w:rsidR="00CB13DA" w:rsidRPr="00CB13DA" w:rsidRDefault="00CB13DA" w:rsidP="00CB13DA">
            <w:r w:rsidRPr="00CB13DA">
              <w:t>This 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43E9C775" w14:textId="77777777" w:rsidR="00CB13DA" w:rsidRDefault="00CB13DA" w:rsidP="00CB13DA"/>
          <w:p w14:paraId="22C15BCD" w14:textId="3EE4FCAB" w:rsidR="00373436" w:rsidRPr="000754EC" w:rsidRDefault="00CB13DA" w:rsidP="00323A0B">
            <w:r w:rsidRPr="00CB13D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13D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1BDFC97" w:rsidR="00CB13DA" w:rsidRPr="00CB13DA" w:rsidRDefault="00CB13DA" w:rsidP="00684697">
            <w:pPr>
              <w:pStyle w:val="SIText"/>
            </w:pPr>
            <w:r w:rsidRPr="00CB13DA">
              <w:t xml:space="preserve">1. Research propagation requirements for </w:t>
            </w:r>
            <w:r w:rsidR="00DA4882">
              <w:t xml:space="preserve">a </w:t>
            </w:r>
            <w:r w:rsidRPr="00CB13DA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79D1D056" w14:textId="20903035" w:rsidR="00CB13DA" w:rsidRPr="00CB13DA" w:rsidRDefault="00CB13DA" w:rsidP="00CB13DA">
            <w:r w:rsidRPr="00CB13DA">
              <w:t xml:space="preserve">1.1 Assess propagation needs according to permaculture </w:t>
            </w:r>
            <w:r w:rsidR="00F04CAE">
              <w:t xml:space="preserve">system </w:t>
            </w:r>
            <w:r w:rsidRPr="00CB13DA">
              <w:t>design</w:t>
            </w:r>
          </w:p>
          <w:p w14:paraId="11F7EB4A" w14:textId="552227D8" w:rsidR="00F04CAE" w:rsidRDefault="00CB13DA" w:rsidP="00684697">
            <w:r w:rsidRPr="00CB13DA">
              <w:t xml:space="preserve">1.2 </w:t>
            </w:r>
            <w:r w:rsidR="00F04CAE">
              <w:t>Determine</w:t>
            </w:r>
            <w:r w:rsidR="00F04CAE" w:rsidRPr="00CB13DA">
              <w:t xml:space="preserve"> </w:t>
            </w:r>
            <w:r w:rsidR="00F04CAE">
              <w:t>source and availability of</w:t>
            </w:r>
            <w:r w:rsidR="00F04CAE" w:rsidRPr="00CB13DA">
              <w:t xml:space="preserve"> </w:t>
            </w:r>
            <w:r w:rsidRPr="00CB13DA">
              <w:t xml:space="preserve">propagation </w:t>
            </w:r>
            <w:r w:rsidR="00F04CAE">
              <w:t xml:space="preserve">material </w:t>
            </w:r>
          </w:p>
          <w:p w14:paraId="4B044429" w14:textId="057E4572" w:rsidR="00CB13DA" w:rsidRPr="00CB13DA" w:rsidRDefault="00CB13DA">
            <w:r w:rsidRPr="00CB13DA">
              <w:t>1.3 Determine numbers of new plants to be produced for the needs of the system and/or for swapping, selling or community needs</w:t>
            </w:r>
          </w:p>
        </w:tc>
      </w:tr>
      <w:tr w:rsidR="00CB13D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A5F7358" w:rsidR="00CB13DA" w:rsidRPr="00CB13DA" w:rsidRDefault="00CB13DA" w:rsidP="00684697">
            <w:pPr>
              <w:pStyle w:val="SIText"/>
            </w:pPr>
            <w:r w:rsidRPr="00CB13DA">
              <w:t xml:space="preserve">2. Develop </w:t>
            </w:r>
            <w:r w:rsidR="00011B7E">
              <w:t>a</w:t>
            </w:r>
            <w:r w:rsidR="00011B7E" w:rsidRPr="00CB13DA">
              <w:t xml:space="preserve"> </w:t>
            </w:r>
            <w:r w:rsidRPr="00CB13DA">
              <w:t>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4C1968AF" w14:textId="0103416F" w:rsidR="00CB13DA" w:rsidRPr="00CB13DA" w:rsidRDefault="00CB13DA" w:rsidP="00CB13DA">
            <w:r w:rsidRPr="00CB13DA">
              <w:t>2.</w:t>
            </w:r>
            <w:r w:rsidR="00011B7E">
              <w:t>1</w:t>
            </w:r>
            <w:r w:rsidRPr="00CB13DA">
              <w:t xml:space="preserve"> </w:t>
            </w:r>
            <w:r w:rsidR="00011B7E">
              <w:t>Determine</w:t>
            </w:r>
            <w:r w:rsidR="00011B7E" w:rsidRPr="00CB13DA">
              <w:t xml:space="preserve"> </w:t>
            </w:r>
            <w:r w:rsidRPr="00CB13DA">
              <w:t xml:space="preserve">methods </w:t>
            </w:r>
            <w:r w:rsidR="00011B7E">
              <w:t>of propagation for each</w:t>
            </w:r>
            <w:r w:rsidR="00011B7E" w:rsidRPr="00CB13DA">
              <w:t xml:space="preserve"> </w:t>
            </w:r>
            <w:r w:rsidRPr="00CB13DA">
              <w:t xml:space="preserve">species </w:t>
            </w:r>
          </w:p>
          <w:p w14:paraId="5497F277" w14:textId="7DBFD935" w:rsidR="00011B7E" w:rsidRPr="00011B7E" w:rsidRDefault="00011B7E" w:rsidP="00011B7E">
            <w:r w:rsidRPr="00CB13DA">
              <w:t>2</w:t>
            </w:r>
            <w:r w:rsidRPr="00011B7E">
              <w:t>.</w:t>
            </w:r>
            <w:r>
              <w:t>2</w:t>
            </w:r>
            <w:r w:rsidRPr="00011B7E">
              <w:t xml:space="preserve"> Prepare a propagation plan according to researched outcomes</w:t>
            </w:r>
          </w:p>
          <w:p w14:paraId="37137779" w14:textId="7353B2FB" w:rsidR="00011B7E" w:rsidRDefault="00CB13DA" w:rsidP="00CB13DA">
            <w:r w:rsidRPr="00CB13DA">
              <w:t xml:space="preserve">2.3 </w:t>
            </w:r>
            <w:r w:rsidR="00011B7E">
              <w:t>Prepare seasonal schedule of propagation activity</w:t>
            </w:r>
          </w:p>
          <w:p w14:paraId="2B00249F" w14:textId="174E40C1" w:rsidR="00CB13DA" w:rsidRPr="00CB13DA" w:rsidRDefault="00CB13DA" w:rsidP="00684697">
            <w:pPr>
              <w:pStyle w:val="SIText"/>
            </w:pPr>
            <w:r w:rsidRPr="00CB13DA">
              <w:t xml:space="preserve">2.4 Maintain propagation plan </w:t>
            </w:r>
            <w:r w:rsidR="00011B7E">
              <w:t xml:space="preserve">records </w:t>
            </w:r>
          </w:p>
        </w:tc>
      </w:tr>
      <w:tr w:rsidR="00CB13D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8E87163" w:rsidR="00CB13DA" w:rsidRPr="00CB13DA" w:rsidRDefault="00CB13DA" w:rsidP="00684697">
            <w:pPr>
              <w:pStyle w:val="SIText"/>
            </w:pPr>
            <w:r w:rsidRPr="00CB13DA">
              <w:t>3. Implement 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64E584CE" w14:textId="6C4C981C" w:rsidR="00CB13DA" w:rsidRPr="00CB13DA" w:rsidRDefault="00CB13DA" w:rsidP="00CB13DA">
            <w:r w:rsidRPr="00CB13DA">
              <w:t xml:space="preserve">3.1 </w:t>
            </w:r>
            <w:r w:rsidR="00011B7E">
              <w:t xml:space="preserve">Schedule monthly propagation activity according to </w:t>
            </w:r>
            <w:r w:rsidRPr="00CB13DA">
              <w:t>propagation plan</w:t>
            </w:r>
          </w:p>
          <w:p w14:paraId="5424B8D0" w14:textId="3DE692DA" w:rsidR="00CB13DA" w:rsidRPr="00CB13DA" w:rsidRDefault="00CB13DA" w:rsidP="00CB13DA">
            <w:r w:rsidRPr="00CB13DA">
              <w:t xml:space="preserve">3.2 </w:t>
            </w:r>
            <w:r w:rsidR="00011B7E">
              <w:t xml:space="preserve">Ensure availability of </w:t>
            </w:r>
            <w:r w:rsidRPr="00CB13DA">
              <w:t xml:space="preserve">space </w:t>
            </w:r>
            <w:r w:rsidR="00011B7E">
              <w:t xml:space="preserve">in </w:t>
            </w:r>
            <w:r w:rsidRPr="00CB13DA">
              <w:t xml:space="preserve">propagating area for </w:t>
            </w:r>
            <w:r w:rsidR="007739D4">
              <w:t>propagation activity</w:t>
            </w:r>
          </w:p>
          <w:p w14:paraId="1FD2E592" w14:textId="519C8691" w:rsidR="00CB13DA" w:rsidRPr="00CB13DA" w:rsidRDefault="00CB13DA" w:rsidP="00CB13DA">
            <w:r w:rsidRPr="00CB13DA">
              <w:t xml:space="preserve">3.3 </w:t>
            </w:r>
            <w:r w:rsidR="007739D4">
              <w:t>Prepare</w:t>
            </w:r>
            <w:r w:rsidRPr="00CB13DA">
              <w:t xml:space="preserve"> materials and equipment for propagation work</w:t>
            </w:r>
          </w:p>
          <w:p w14:paraId="78BDDBFD" w14:textId="7CE34C8D" w:rsidR="00CB13DA" w:rsidRPr="00CB13DA" w:rsidRDefault="00CB13DA" w:rsidP="00CB13DA">
            <w:r w:rsidRPr="00CB13DA">
              <w:t xml:space="preserve">3.4 Organise propagules and apply pre-treatments </w:t>
            </w:r>
            <w:r w:rsidR="007739D4">
              <w:t>according to propagation plan</w:t>
            </w:r>
          </w:p>
          <w:p w14:paraId="26AD83D4" w14:textId="705173E8" w:rsidR="00CB13DA" w:rsidRPr="00CB13DA" w:rsidRDefault="00CB13DA" w:rsidP="00CB13DA">
            <w:r w:rsidRPr="00CB13DA">
              <w:lastRenderedPageBreak/>
              <w:t xml:space="preserve">3.5 </w:t>
            </w:r>
            <w:r w:rsidR="007739D4">
              <w:t xml:space="preserve">Transfer successfully propagated </w:t>
            </w:r>
            <w:r w:rsidRPr="00CB13DA">
              <w:t>plants in</w:t>
            </w:r>
            <w:r w:rsidR="007739D4">
              <w:t xml:space="preserve">to subsequent growing conditions </w:t>
            </w:r>
            <w:r w:rsidRPr="00CB13DA">
              <w:t xml:space="preserve">according to propagation </w:t>
            </w:r>
            <w:r w:rsidR="007739D4">
              <w:t xml:space="preserve">and growing </w:t>
            </w:r>
            <w:r w:rsidRPr="00CB13DA">
              <w:t>plan</w:t>
            </w:r>
          </w:p>
          <w:p w14:paraId="1C93868F" w14:textId="7FD87EAB" w:rsidR="00CB13DA" w:rsidRPr="00CB13DA" w:rsidRDefault="00CB13DA" w:rsidP="00684697">
            <w:r w:rsidRPr="00CB13DA">
              <w:t xml:space="preserve">3.6 </w:t>
            </w:r>
            <w:r w:rsidR="007739D4">
              <w:t xml:space="preserve">Implement cultural practices </w:t>
            </w:r>
            <w:r w:rsidR="00634574">
              <w:t>for propagated</w:t>
            </w:r>
            <w:r w:rsidR="007739D4">
              <w:t xml:space="preserve"> plants according to propagation plan and cultural requirements</w:t>
            </w:r>
          </w:p>
        </w:tc>
      </w:tr>
      <w:tr w:rsidR="00CB13DA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4D70F3C0" w:rsidR="00CB13DA" w:rsidRPr="00CB13DA" w:rsidRDefault="00CB13DA" w:rsidP="00CB13DA">
            <w:pPr>
              <w:pStyle w:val="SIText"/>
            </w:pPr>
            <w:r w:rsidRPr="00CB13DA">
              <w:lastRenderedPageBreak/>
              <w:t>4. Maintaining propagated plants to end use</w:t>
            </w:r>
          </w:p>
        </w:tc>
        <w:tc>
          <w:tcPr>
            <w:tcW w:w="3604" w:type="pct"/>
            <w:shd w:val="clear" w:color="auto" w:fill="auto"/>
          </w:tcPr>
          <w:p w14:paraId="01688F5B" w14:textId="01A822E7" w:rsidR="007739D4" w:rsidRDefault="00CB13DA" w:rsidP="00CB13DA">
            <w:r w:rsidRPr="00CB13DA">
              <w:t xml:space="preserve">4.1 Maintain </w:t>
            </w:r>
            <w:r w:rsidR="007739D4">
              <w:t xml:space="preserve">optimal growing and cultural conditions for </w:t>
            </w:r>
            <w:r w:rsidRPr="00CB13DA">
              <w:t>new plants</w:t>
            </w:r>
          </w:p>
          <w:p w14:paraId="0143E1F3" w14:textId="6A4FE201" w:rsidR="00CB13DA" w:rsidRPr="00CB13DA" w:rsidRDefault="007739D4" w:rsidP="00CB13DA">
            <w:r>
              <w:t xml:space="preserve">4.2 Monitor and treat </w:t>
            </w:r>
            <w:r w:rsidR="00CB13DA" w:rsidRPr="00CB13DA">
              <w:t xml:space="preserve">pest or disease </w:t>
            </w:r>
            <w:r>
              <w:t>according to permaculture practice</w:t>
            </w:r>
          </w:p>
          <w:p w14:paraId="243FC88C" w14:textId="3089C601" w:rsidR="00CB13DA" w:rsidRPr="00CB13DA" w:rsidRDefault="00CB13DA" w:rsidP="00CB13DA">
            <w:r w:rsidRPr="00CB13DA">
              <w:t>4.</w:t>
            </w:r>
            <w:r w:rsidR="007739D4">
              <w:t>3</w:t>
            </w:r>
            <w:r w:rsidRPr="00CB13DA">
              <w:t xml:space="preserve"> Remove </w:t>
            </w:r>
            <w:r w:rsidR="00634574">
              <w:t>defective plants according to biosecurity and permaculture procedures</w:t>
            </w:r>
          </w:p>
          <w:p w14:paraId="3DFD6F37" w14:textId="420E5E22" w:rsidR="00CB13DA" w:rsidRPr="00CB13DA" w:rsidRDefault="00CB13DA" w:rsidP="00CB13DA">
            <w:r w:rsidRPr="00CB13DA">
              <w:t>4.</w:t>
            </w:r>
            <w:r w:rsidR="00634574">
              <w:t>4</w:t>
            </w:r>
            <w:r w:rsidRPr="00CB13DA">
              <w:t xml:space="preserve"> Apply treatments to new plants </w:t>
            </w:r>
            <w:r w:rsidR="00634574">
              <w:t>according to organic and permaculture procedures</w:t>
            </w:r>
          </w:p>
          <w:p w14:paraId="61F758F9" w14:textId="037D2B80" w:rsidR="00CB13DA" w:rsidRPr="00CB13DA" w:rsidRDefault="00CB13DA" w:rsidP="00684697">
            <w:r w:rsidRPr="00CB13DA">
              <w:t>4.</w:t>
            </w:r>
            <w:r w:rsidR="00634574">
              <w:t>5</w:t>
            </w:r>
            <w:r w:rsidRPr="00CB13DA">
              <w:t xml:space="preserve"> </w:t>
            </w:r>
            <w:r w:rsidR="00B952D7">
              <w:t xml:space="preserve">Ensure plants are pre-conditioned ready for </w:t>
            </w:r>
            <w:r w:rsidRPr="00CB13DA">
              <w:t>planting</w:t>
            </w:r>
            <w:r w:rsidR="00B952D7">
              <w:t>/distribution</w:t>
            </w:r>
          </w:p>
        </w:tc>
      </w:tr>
      <w:tr w:rsidR="00CB13DA" w:rsidRPr="00963A46" w14:paraId="0307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9F84F0" w14:textId="27AF6436" w:rsidR="00CB13DA" w:rsidRPr="00CB13DA" w:rsidRDefault="00CB13DA" w:rsidP="00CB13DA">
            <w:pPr>
              <w:pStyle w:val="SIText"/>
            </w:pPr>
            <w:r w:rsidRPr="00CB13DA">
              <w:t>5. Maintain a healthy and orderly propagation area</w:t>
            </w:r>
          </w:p>
        </w:tc>
        <w:tc>
          <w:tcPr>
            <w:tcW w:w="3604" w:type="pct"/>
            <w:shd w:val="clear" w:color="auto" w:fill="auto"/>
          </w:tcPr>
          <w:p w14:paraId="0EA42CE2" w14:textId="6AB199D2" w:rsidR="00CB13DA" w:rsidRPr="00CB13DA" w:rsidRDefault="00CB13DA" w:rsidP="00CB13DA">
            <w:r w:rsidRPr="00CB13DA">
              <w:t xml:space="preserve">5.1 Maintain </w:t>
            </w:r>
            <w:r w:rsidR="00B952D7">
              <w:t>hygiene practices in propagation facilities according to workplace hygiene and biosecurity procedures</w:t>
            </w:r>
          </w:p>
          <w:p w14:paraId="4B5A9598" w14:textId="1AF11551" w:rsidR="00CB13DA" w:rsidRPr="00CB13DA" w:rsidRDefault="00CB13DA" w:rsidP="00CB13DA">
            <w:r w:rsidRPr="00CB13DA">
              <w:t xml:space="preserve">5.2 Store </w:t>
            </w:r>
            <w:r w:rsidR="00684697">
              <w:t>surplus propagation resources and materials according to workplace procedures</w:t>
            </w:r>
          </w:p>
          <w:p w14:paraId="68BBADCC" w14:textId="7161EEFC" w:rsidR="00CB13DA" w:rsidRPr="00CB13DA" w:rsidRDefault="00CB13DA" w:rsidP="00684697">
            <w:r w:rsidRPr="00CB13DA">
              <w:t xml:space="preserve">5.3 </w:t>
            </w:r>
            <w:r w:rsidR="00684697">
              <w:t>Maintain records and update propagation plan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43C4FED3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  <w:p w14:paraId="6C2767F1" w14:textId="77777777" w:rsidR="009413BB" w:rsidRPr="005404CB" w:rsidRDefault="009413BB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9413BB" w:rsidRPr="00336FCA" w:rsidDel="00423CB2" w14:paraId="1952BECD" w14:textId="77777777" w:rsidTr="009413BB">
        <w:tc>
          <w:tcPr>
            <w:tcW w:w="5000" w:type="pct"/>
          </w:tcPr>
          <w:p w14:paraId="775880D1" w14:textId="449301F5" w:rsidR="009413BB" w:rsidRPr="005404CB" w:rsidRDefault="009413BB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F1434AB" w14:textId="6815644A" w:rsidR="003377D8" w:rsidRDefault="009E4BC8" w:rsidP="00684697">
            <w:pPr>
              <w:pStyle w:val="SIText"/>
            </w:pPr>
            <w:r w:rsidRPr="00CB13DA">
              <w:t>AHCPER</w:t>
            </w:r>
            <w:r>
              <w:t>3</w:t>
            </w:r>
            <w:r w:rsidR="00E56C61">
              <w:t>X9</w:t>
            </w:r>
            <w:r w:rsidRPr="00CB13DA">
              <w:t xml:space="preserve"> </w:t>
            </w:r>
            <w:r w:rsidR="00AA49EA">
              <w:t>Coordinate</w:t>
            </w:r>
            <w:r w:rsidR="00AA49EA" w:rsidRPr="00CB13DA">
              <w:t xml:space="preserve"> </w:t>
            </w:r>
            <w:r w:rsidR="00CB13DA" w:rsidRPr="00CB13DA">
              <w:t>propagation activities for a permaculture system</w:t>
            </w:r>
          </w:p>
          <w:p w14:paraId="18ED5BE1" w14:textId="66AD2C56" w:rsidR="00CB13DA" w:rsidRPr="00CB13DA" w:rsidRDefault="00CB13DA">
            <w:pPr>
              <w:pStyle w:val="SIText"/>
            </w:pPr>
          </w:p>
        </w:tc>
        <w:tc>
          <w:tcPr>
            <w:tcW w:w="1105" w:type="pct"/>
          </w:tcPr>
          <w:p w14:paraId="64EA7AE3" w14:textId="1C8AD28F" w:rsidR="00CB13DA" w:rsidRPr="00CB13DA" w:rsidRDefault="00CB13DA">
            <w:pPr>
              <w:pStyle w:val="SIText"/>
            </w:pPr>
            <w:r w:rsidRPr="00CB13DA">
              <w:t xml:space="preserve">AHCPER318 Plan propagation activities for a permaculture system </w:t>
            </w:r>
            <w:r>
              <w:t xml:space="preserve">          </w:t>
            </w:r>
          </w:p>
        </w:tc>
        <w:tc>
          <w:tcPr>
            <w:tcW w:w="1251" w:type="pct"/>
          </w:tcPr>
          <w:p w14:paraId="192D3C6F" w14:textId="77777777" w:rsidR="00926765" w:rsidRDefault="00CC34AE" w:rsidP="00F23293">
            <w:pPr>
              <w:pStyle w:val="SIText"/>
              <w:rPr>
                <w:ins w:id="2" w:author="Ron" w:date="2022-04-04T16:17:00Z"/>
              </w:rPr>
            </w:pPr>
            <w:del w:id="3" w:author="Ron" w:date="2022-04-04T16:17:00Z">
              <w:r w:rsidDel="00926765">
                <w:delText>Minor c</w:delText>
              </w:r>
            </w:del>
            <w:ins w:id="4" w:author="Ron" w:date="2022-04-04T16:17:00Z">
              <w:r w:rsidR="00926765">
                <w:t>C</w:t>
              </w:r>
            </w:ins>
            <w:r>
              <w:t xml:space="preserve">hanges to </w:t>
            </w:r>
            <w:r w:rsidR="00AA49EA">
              <w:t>Title</w:t>
            </w:r>
            <w:ins w:id="5" w:author="Ron" w:date="2022-04-04T16:17:00Z">
              <w:r w:rsidR="00926765">
                <w:t xml:space="preserve"> to correctly reflect job outcome.</w:t>
              </w:r>
            </w:ins>
          </w:p>
          <w:p w14:paraId="3E031D32" w14:textId="79E6D85D" w:rsidR="00CB13DA" w:rsidRPr="00CB13DA" w:rsidRDefault="00926765">
            <w:pPr>
              <w:pStyle w:val="SIText"/>
            </w:pPr>
            <w:ins w:id="6" w:author="Ron" w:date="2022-04-04T16:18:00Z">
              <w:r>
                <w:t xml:space="preserve">Changes to </w:t>
              </w:r>
            </w:ins>
            <w:del w:id="7" w:author="Ron" w:date="2022-04-04T16:18:00Z">
              <w:r w:rsidR="00AA49EA" w:rsidDel="00926765">
                <w:delText xml:space="preserve">, </w:delText>
              </w:r>
            </w:del>
            <w:r w:rsidR="00CC34AE">
              <w:t>Application, Elements and Performance Criteria for clarity</w:t>
            </w:r>
          </w:p>
        </w:tc>
        <w:tc>
          <w:tcPr>
            <w:tcW w:w="1616" w:type="pct"/>
          </w:tcPr>
          <w:p w14:paraId="426455CD" w14:textId="2F24C5F4" w:rsidR="00CB13DA" w:rsidRPr="00CB13DA" w:rsidRDefault="00CB13DA">
            <w:pPr>
              <w:pStyle w:val="SIText"/>
            </w:pPr>
            <w:r w:rsidRPr="00CB13DA">
              <w:t>Equivalent</w:t>
            </w:r>
          </w:p>
        </w:tc>
      </w:tr>
    </w:tbl>
    <w:p w14:paraId="127C3A94" w14:textId="7774217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CB95A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616D1" w:rsidRPr="00B616D1">
              <w:t>AHCPER3</w:t>
            </w:r>
            <w:r w:rsidR="00E56C61">
              <w:t>X9</w:t>
            </w:r>
            <w:r w:rsidR="00B616D1" w:rsidRPr="00B616D1">
              <w:t xml:space="preserve"> </w:t>
            </w:r>
            <w:r w:rsidR="00AA49EA">
              <w:t>Coordinate</w:t>
            </w:r>
            <w:r w:rsidR="00AA49EA"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89BE1A5" w14:textId="77777777" w:rsidR="00B67BED" w:rsidRDefault="00B67BED" w:rsidP="00B67BED">
            <w:pPr>
              <w:pStyle w:val="SIText"/>
            </w:pPr>
            <w:r w:rsidRPr="00EA3EBA">
              <w:t>An individual demonstrating competency must satisfy all of the elements and performance criteria in this unit.</w:t>
            </w:r>
          </w:p>
          <w:p w14:paraId="1F2C6277" w14:textId="3FA6F96C" w:rsidR="00B67BED" w:rsidRDefault="00B67BED" w:rsidP="00B67BED">
            <w:pPr>
              <w:pStyle w:val="SIText"/>
            </w:pPr>
            <w:r>
              <w:t xml:space="preserve">There must be evidence that the individual has </w:t>
            </w:r>
            <w:del w:id="8" w:author="Ron" w:date="2022-04-06T16:23:00Z">
              <w:r w:rsidDel="008B0BCC">
                <w:delText xml:space="preserve">planned </w:delText>
              </w:r>
            </w:del>
            <w:ins w:id="9" w:author="Ron" w:date="2022-04-06T16:23:00Z">
              <w:r w:rsidR="008B0BCC">
                <w:t>coordinated</w:t>
              </w:r>
              <w:r w:rsidR="008B0BCC">
                <w:t xml:space="preserve"> </w:t>
              </w:r>
            </w:ins>
            <w:r>
              <w:t xml:space="preserve">and implemented </w:t>
            </w:r>
            <w:del w:id="10" w:author="Ron" w:date="2022-04-06T16:23:00Z">
              <w:r w:rsidDel="008B0BCC">
                <w:delText xml:space="preserve">a </w:delText>
              </w:r>
            </w:del>
            <w:r>
              <w:t xml:space="preserve">propagation </w:t>
            </w:r>
            <w:del w:id="11" w:author="Ron" w:date="2022-04-06T16:23:00Z">
              <w:r w:rsidDel="008B0BCC">
                <w:delText xml:space="preserve">program </w:delText>
              </w:r>
            </w:del>
            <w:ins w:id="12" w:author="Ron" w:date="2022-04-06T16:23:00Z">
              <w:r w:rsidR="008B0BCC">
                <w:t>activities</w:t>
              </w:r>
              <w:r w:rsidR="008B0BCC">
                <w:t xml:space="preserve"> </w:t>
              </w:r>
            </w:ins>
            <w:r>
              <w:t>for a</w:t>
            </w:r>
            <w:ins w:id="13" w:author="Ron" w:date="2022-04-06T16:23:00Z">
              <w:r w:rsidR="008B0BCC">
                <w:t>t least 4 different plants in</w:t>
              </w:r>
            </w:ins>
            <w:r>
              <w:t xml:space="preserve"> permaculture system</w:t>
            </w:r>
            <w:ins w:id="14" w:author="Ron" w:date="2022-04-06T16:24:00Z">
              <w:r w:rsidR="008B0BCC">
                <w:t xml:space="preserve"> and has</w:t>
              </w:r>
            </w:ins>
            <w:r>
              <w:t>:</w:t>
            </w:r>
          </w:p>
          <w:p w14:paraId="7B2AF56D" w14:textId="03BB6BF2" w:rsidR="0022512B" w:rsidRPr="0022512B" w:rsidRDefault="0022512B" w:rsidP="0022512B">
            <w:pPr>
              <w:pStyle w:val="SIBulletList1"/>
            </w:pPr>
            <w:r w:rsidRPr="0022512B">
              <w:t>research</w:t>
            </w:r>
            <w:r w:rsidR="00B67BED">
              <w:t>ed</w:t>
            </w:r>
            <w:r w:rsidRPr="0022512B">
              <w:t xml:space="preserve"> </w:t>
            </w:r>
            <w:r w:rsidR="00B67BED">
              <w:t xml:space="preserve">plant </w:t>
            </w:r>
            <w:r w:rsidRPr="0022512B">
              <w:t>propagation requirements</w:t>
            </w:r>
            <w:del w:id="15" w:author="Ron" w:date="2022-04-06T16:24:00Z">
              <w:r w:rsidRPr="0022512B" w:rsidDel="008B0BCC">
                <w:delText xml:space="preserve"> for permaculture system</w:delText>
              </w:r>
            </w:del>
          </w:p>
          <w:p w14:paraId="3A165B99" w14:textId="04735632" w:rsidR="0022512B" w:rsidRPr="0022512B" w:rsidRDefault="00B67BED" w:rsidP="0022512B">
            <w:pPr>
              <w:pStyle w:val="SIBulletList1"/>
            </w:pPr>
            <w:r>
              <w:t>planned and scheduled plant propagation</w:t>
            </w:r>
          </w:p>
          <w:p w14:paraId="06C4BFF2" w14:textId="6BF449E9" w:rsidR="0022512B" w:rsidRPr="00281C11" w:rsidRDefault="0022512B" w:rsidP="00281C11">
            <w:pPr>
              <w:pStyle w:val="SIBulletList1"/>
            </w:pPr>
            <w:r w:rsidRPr="00281C11">
              <w:t>implement</w:t>
            </w:r>
            <w:r w:rsidR="00B67BED" w:rsidRPr="00281C11">
              <w:t xml:space="preserve">ed </w:t>
            </w:r>
            <w:r w:rsidRPr="00281C11">
              <w:t>propagation plan</w:t>
            </w:r>
            <w:r w:rsidR="00B67BED" w:rsidRPr="00281C11">
              <w:t xml:space="preserve"> </w:t>
            </w:r>
            <w:del w:id="16" w:author="Ron" w:date="2022-04-06T16:24:00Z">
              <w:r w:rsidR="00B67BED" w:rsidRPr="00281C11" w:rsidDel="008B0BCC">
                <w:delText xml:space="preserve">for at </w:delText>
              </w:r>
              <w:r w:rsidR="00B67BED" w:rsidRPr="00F23293" w:rsidDel="008B0BCC">
                <w:delText xml:space="preserve">least </w:delText>
              </w:r>
            </w:del>
            <w:del w:id="17" w:author="Ron" w:date="2022-04-04T16:16:00Z">
              <w:r w:rsidR="00B67BED" w:rsidRPr="00F23293" w:rsidDel="00281C11">
                <w:delText>X</w:delText>
              </w:r>
            </w:del>
            <w:del w:id="18" w:author="Ron" w:date="2022-04-06T16:24:00Z">
              <w:r w:rsidR="00B67BED" w:rsidRPr="00F23293" w:rsidDel="008B0BCC">
                <w:delText xml:space="preserve"> plants </w:delText>
              </w:r>
            </w:del>
            <w:r w:rsidR="00B67BED" w:rsidRPr="00F23293">
              <w:t xml:space="preserve">using at least </w:t>
            </w:r>
            <w:ins w:id="19" w:author="Ron" w:date="2022-04-04T16:16:00Z">
              <w:r w:rsidR="00281C11" w:rsidRPr="00F23293">
                <w:t>4</w:t>
              </w:r>
            </w:ins>
            <w:del w:id="20" w:author="Ron" w:date="2022-04-04T16:16:00Z">
              <w:r w:rsidR="00A555C9" w:rsidRPr="00F23293" w:rsidDel="00281C11">
                <w:delText>5</w:delText>
              </w:r>
            </w:del>
            <w:r w:rsidR="00B67BED" w:rsidRPr="00F23293">
              <w:t xml:space="preserve"> of </w:t>
            </w:r>
            <w:r w:rsidR="00A555C9" w:rsidRPr="00F23293">
              <w:t>any of t</w:t>
            </w:r>
            <w:r w:rsidR="00B67BED" w:rsidRPr="00F23293">
              <w:t>he following propagation techniques</w:t>
            </w:r>
            <w:r w:rsidR="00A555C9" w:rsidRPr="00F23293">
              <w:t>:</w:t>
            </w:r>
          </w:p>
          <w:p w14:paraId="768EC788" w14:textId="6BF62C1C" w:rsidR="00A555C9" w:rsidRPr="00A555C9" w:rsidRDefault="00A555C9" w:rsidP="00A555C9">
            <w:pPr>
              <w:pStyle w:val="SIBulletList2"/>
            </w:pPr>
            <w:r w:rsidRPr="00A555C9">
              <w:t>cuttings</w:t>
            </w:r>
          </w:p>
          <w:p w14:paraId="5E89A052" w14:textId="35554928" w:rsidR="00A555C9" w:rsidRPr="00A555C9" w:rsidRDefault="00A555C9" w:rsidP="00A555C9">
            <w:pPr>
              <w:pStyle w:val="SIBulletList2"/>
            </w:pPr>
            <w:r w:rsidRPr="00A555C9">
              <w:t>layering</w:t>
            </w:r>
          </w:p>
          <w:p w14:paraId="60D843A0" w14:textId="77777777" w:rsidR="00A555C9" w:rsidRPr="00A555C9" w:rsidRDefault="00A555C9" w:rsidP="00A555C9">
            <w:pPr>
              <w:pStyle w:val="SIBulletList2"/>
            </w:pPr>
            <w:r w:rsidRPr="00A555C9">
              <w:t>division</w:t>
            </w:r>
          </w:p>
          <w:p w14:paraId="63A74929" w14:textId="382478F8" w:rsidR="00A555C9" w:rsidRPr="00A555C9" w:rsidRDefault="00A555C9" w:rsidP="00A555C9">
            <w:pPr>
              <w:pStyle w:val="SIBulletList2"/>
            </w:pPr>
            <w:r w:rsidRPr="00A555C9">
              <w:t xml:space="preserve">grafting </w:t>
            </w:r>
          </w:p>
          <w:p w14:paraId="23AE8349" w14:textId="5F6DD3FD" w:rsidR="00A555C9" w:rsidRPr="00A555C9" w:rsidRDefault="00A555C9" w:rsidP="00A555C9">
            <w:pPr>
              <w:pStyle w:val="SIBulletList2"/>
            </w:pPr>
            <w:r>
              <w:t>budding</w:t>
            </w:r>
          </w:p>
          <w:p w14:paraId="26EE33F4" w14:textId="7DE2C5EF" w:rsidR="00A555C9" w:rsidRPr="0022512B" w:rsidRDefault="00A555C9" w:rsidP="00323A0B">
            <w:pPr>
              <w:pStyle w:val="SIBulletList2"/>
            </w:pPr>
            <w:r w:rsidRPr="00A555C9">
              <w:t>seed sowing</w:t>
            </w:r>
            <w:bookmarkStart w:id="21" w:name="_GoBack"/>
            <w:bookmarkEnd w:id="21"/>
          </w:p>
          <w:p w14:paraId="7ADE855B" w14:textId="3FD377FE" w:rsidR="00A555C9" w:rsidRDefault="0022512B" w:rsidP="00323A0B">
            <w:pPr>
              <w:pStyle w:val="SIBulletList1"/>
            </w:pPr>
            <w:r w:rsidRPr="0022512B">
              <w:t>maintain</w:t>
            </w:r>
            <w:r w:rsidR="00A555C9">
              <w:t>ed</w:t>
            </w:r>
            <w:r w:rsidRPr="0022512B">
              <w:t xml:space="preserve"> propagated plants to maturity or </w:t>
            </w:r>
            <w:r w:rsidR="00A555C9">
              <w:t>distribution</w:t>
            </w:r>
          </w:p>
          <w:p w14:paraId="6BFA69AA" w14:textId="2EAF1C6C" w:rsidR="00556C4C" w:rsidRPr="005404CB" w:rsidRDefault="00A555C9" w:rsidP="00323A0B">
            <w:pPr>
              <w:pStyle w:val="SIBulletList1"/>
            </w:pPr>
            <w:r>
              <w:t>updated records and plant propagation plan</w:t>
            </w:r>
            <w:r w:rsidR="0022512B" w:rsidRPr="0022512B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B0CD64" w14:textId="77777777" w:rsidR="00A555C9" w:rsidRDefault="00A555C9" w:rsidP="00A555C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962BF4A" w14:textId="77777777" w:rsidR="0022512B" w:rsidRPr="0022512B" w:rsidRDefault="0022512B">
            <w:pPr>
              <w:pStyle w:val="SIBulletList1"/>
            </w:pPr>
            <w:r w:rsidRPr="0022512B">
              <w:t>permaculture principles and practices related to propagation:</w:t>
            </w:r>
          </w:p>
          <w:p w14:paraId="3C514D0E" w14:textId="77777777" w:rsidR="0022512B" w:rsidRPr="0022512B" w:rsidRDefault="0022512B" w:rsidP="0022512B">
            <w:pPr>
              <w:pStyle w:val="SIBulletList2"/>
            </w:pPr>
            <w:r w:rsidRPr="0022512B">
              <w:t>using reclaimed or reused containers (suitably cleaned to avoid cross-contamination)</w:t>
            </w:r>
          </w:p>
          <w:p w14:paraId="1605E8DB" w14:textId="77777777" w:rsidR="0022512B" w:rsidRPr="0022512B" w:rsidRDefault="0022512B" w:rsidP="0022512B">
            <w:pPr>
              <w:pStyle w:val="SIBulletList2"/>
            </w:pPr>
            <w:r w:rsidRPr="0022512B">
              <w:t>labelling systems using reclaimed materials</w:t>
            </w:r>
          </w:p>
          <w:p w14:paraId="7BC2DA12" w14:textId="77777777" w:rsidR="0022512B" w:rsidRPr="0022512B" w:rsidRDefault="0022512B" w:rsidP="0022512B">
            <w:pPr>
              <w:pStyle w:val="SIBulletList2"/>
            </w:pPr>
            <w:r w:rsidRPr="0022512B">
              <w:t>maintaining rare and unusual varieties</w:t>
            </w:r>
          </w:p>
          <w:p w14:paraId="7D34CD6F" w14:textId="77777777" w:rsidR="0022512B" w:rsidRPr="0022512B" w:rsidRDefault="0022512B" w:rsidP="0022512B">
            <w:pPr>
              <w:pStyle w:val="SIBulletList2"/>
            </w:pPr>
            <w:r w:rsidRPr="0022512B">
              <w:t>using edges and valuing the marginal – unusual plants in micro-climates</w:t>
            </w:r>
          </w:p>
          <w:p w14:paraId="6DBA26EA" w14:textId="77777777" w:rsidR="0022512B" w:rsidRPr="0022512B" w:rsidRDefault="0022512B" w:rsidP="0022512B">
            <w:pPr>
              <w:pStyle w:val="SIBulletList2"/>
            </w:pPr>
            <w:r w:rsidRPr="0022512B">
              <w:t>sharing and swapping to increase biodiversity and mutual wellbeing</w:t>
            </w:r>
          </w:p>
          <w:p w14:paraId="1973C823" w14:textId="77777777" w:rsidR="0022512B" w:rsidRPr="0022512B" w:rsidRDefault="0022512B" w:rsidP="0022512B">
            <w:pPr>
              <w:pStyle w:val="SIBulletList2"/>
            </w:pPr>
            <w:r w:rsidRPr="0022512B">
              <w:t>preserving provenance of locally indigenous species</w:t>
            </w:r>
          </w:p>
          <w:p w14:paraId="09D19433" w14:textId="77777777" w:rsidR="0022512B" w:rsidRPr="0022512B" w:rsidRDefault="0022512B" w:rsidP="0022512B">
            <w:pPr>
              <w:pStyle w:val="SIBulletList2"/>
            </w:pPr>
            <w:r w:rsidRPr="0022512B">
              <w:t>testing and trialling for new plants or resistant varieties</w:t>
            </w:r>
          </w:p>
          <w:p w14:paraId="482F25D2" w14:textId="77777777" w:rsidR="0022512B" w:rsidRDefault="0022512B" w:rsidP="0022512B">
            <w:pPr>
              <w:pStyle w:val="SIBulletList2"/>
            </w:pPr>
            <w:r w:rsidRPr="0022512B">
              <w:t>global food plant preservation, including seed saving</w:t>
            </w:r>
          </w:p>
          <w:p w14:paraId="670DBE2D" w14:textId="157A1E54" w:rsidR="00AA49EA" w:rsidRDefault="00AA49EA" w:rsidP="00933A86">
            <w:pPr>
              <w:pStyle w:val="SIBulletList1"/>
            </w:pPr>
            <w:r>
              <w:t>permaculture plants and their uses</w:t>
            </w:r>
          </w:p>
          <w:p w14:paraId="6F0A3160" w14:textId="6B30C964" w:rsidR="00F04CAE" w:rsidRDefault="00F04CAE" w:rsidP="00933A86">
            <w:pPr>
              <w:pStyle w:val="SIBulletList1"/>
            </w:pPr>
            <w:r>
              <w:t>source of propagation materials, including:</w:t>
            </w:r>
          </w:p>
          <w:p w14:paraId="295F8DBB" w14:textId="77777777" w:rsidR="00F04CAE" w:rsidRDefault="00F04CAE" w:rsidP="00323A0B">
            <w:pPr>
              <w:pStyle w:val="SIBulletList2"/>
            </w:pPr>
            <w:r w:rsidRPr="00CB13DA">
              <w:t>seed banks</w:t>
            </w:r>
          </w:p>
          <w:p w14:paraId="08267ADD" w14:textId="77777777" w:rsidR="00F04CAE" w:rsidRDefault="00F04CAE" w:rsidP="00323A0B">
            <w:pPr>
              <w:pStyle w:val="SIBulletList2"/>
            </w:pPr>
            <w:r w:rsidRPr="00CB13DA">
              <w:t>tree or shrub</w:t>
            </w:r>
          </w:p>
          <w:p w14:paraId="1E89AC2D" w14:textId="77777777" w:rsidR="00F04CAE" w:rsidRDefault="00F04CAE" w:rsidP="00323A0B">
            <w:pPr>
              <w:pStyle w:val="SIBulletList2"/>
            </w:pPr>
            <w:r w:rsidRPr="00CB13DA">
              <w:t>unusual varieties to be traded</w:t>
            </w:r>
          </w:p>
          <w:p w14:paraId="0B47650E" w14:textId="799ECC8B" w:rsidR="00F04CAE" w:rsidRDefault="00F04CAE" w:rsidP="00323A0B">
            <w:pPr>
              <w:pStyle w:val="SIBulletList2"/>
            </w:pPr>
            <w:r w:rsidRPr="00CB13DA">
              <w:lastRenderedPageBreak/>
              <w:t>varieties purchased for propagation</w:t>
            </w:r>
          </w:p>
          <w:p w14:paraId="53CAB318" w14:textId="77777777" w:rsidR="0022512B" w:rsidRPr="0022512B" w:rsidRDefault="0022512B" w:rsidP="0022512B">
            <w:pPr>
              <w:pStyle w:val="SIBulletList1"/>
            </w:pPr>
            <w:r w:rsidRPr="0022512B">
              <w:t>propagation plan including such considerations as:</w:t>
            </w:r>
          </w:p>
          <w:p w14:paraId="22457657" w14:textId="77777777" w:rsidR="0022512B" w:rsidRPr="0022512B" w:rsidRDefault="0022512B" w:rsidP="0022512B">
            <w:pPr>
              <w:pStyle w:val="SIBulletList2"/>
            </w:pPr>
            <w:r w:rsidRPr="0022512B">
              <w:t>seasonal activities</w:t>
            </w:r>
          </w:p>
          <w:p w14:paraId="5DD99A2E" w14:textId="77777777" w:rsidR="0022512B" w:rsidRPr="0022512B" w:rsidRDefault="0022512B" w:rsidP="0022512B">
            <w:pPr>
              <w:pStyle w:val="SIBulletList2"/>
            </w:pPr>
            <w:r w:rsidRPr="0022512B">
              <w:t>seed saving</w:t>
            </w:r>
          </w:p>
          <w:p w14:paraId="7FFCC7D9" w14:textId="77777777" w:rsidR="0022512B" w:rsidRPr="0022512B" w:rsidRDefault="0022512B" w:rsidP="0022512B">
            <w:pPr>
              <w:pStyle w:val="SIBulletList2"/>
            </w:pPr>
            <w:r w:rsidRPr="0022512B">
              <w:t>needs of the system for plants</w:t>
            </w:r>
          </w:p>
          <w:p w14:paraId="1F8BDAAD" w14:textId="77777777" w:rsidR="0022512B" w:rsidRPr="0022512B" w:rsidRDefault="0022512B" w:rsidP="0022512B">
            <w:pPr>
              <w:pStyle w:val="SIBulletList2"/>
            </w:pPr>
            <w:r w:rsidRPr="0022512B">
              <w:t>mother plant location and frequency of use</w:t>
            </w:r>
          </w:p>
          <w:p w14:paraId="5350E8A7" w14:textId="77777777" w:rsidR="0022512B" w:rsidRPr="0022512B" w:rsidRDefault="0022512B" w:rsidP="0022512B">
            <w:pPr>
              <w:pStyle w:val="SIBulletList2"/>
            </w:pPr>
            <w:r w:rsidRPr="0022512B">
              <w:t>schedules and timelines</w:t>
            </w:r>
          </w:p>
          <w:p w14:paraId="54753A75" w14:textId="1E7EAF93" w:rsidR="0022512B" w:rsidRPr="0022512B" w:rsidRDefault="0022512B" w:rsidP="0022512B">
            <w:pPr>
              <w:pStyle w:val="SIBulletList1"/>
            </w:pPr>
            <w:r w:rsidRPr="0022512B">
              <w:t xml:space="preserve">propagation techniques, </w:t>
            </w:r>
            <w:r w:rsidR="00A555C9">
              <w:t>including</w:t>
            </w:r>
            <w:r w:rsidRPr="0022512B">
              <w:t>:</w:t>
            </w:r>
          </w:p>
          <w:p w14:paraId="30508BA6" w14:textId="77777777" w:rsidR="0022512B" w:rsidRPr="0022512B" w:rsidRDefault="0022512B" w:rsidP="0022512B">
            <w:pPr>
              <w:pStyle w:val="SIBulletList2"/>
            </w:pPr>
            <w:r w:rsidRPr="0022512B">
              <w:t>cuttings – softwood, hardwood, semi-hardwood, root and tip</w:t>
            </w:r>
          </w:p>
          <w:p w14:paraId="1D0A1D6C" w14:textId="77777777" w:rsidR="0022512B" w:rsidRPr="0022512B" w:rsidRDefault="0022512B" w:rsidP="0022512B">
            <w:pPr>
              <w:pStyle w:val="SIBulletList2"/>
            </w:pPr>
            <w:r w:rsidRPr="0022512B">
              <w:t>layering – stool, aerial and runner</w:t>
            </w:r>
          </w:p>
          <w:p w14:paraId="281781F7" w14:textId="77777777" w:rsidR="0022512B" w:rsidRPr="0022512B" w:rsidRDefault="0022512B" w:rsidP="0022512B">
            <w:pPr>
              <w:pStyle w:val="SIBulletList2"/>
            </w:pPr>
            <w:r w:rsidRPr="0022512B">
              <w:t>division</w:t>
            </w:r>
          </w:p>
          <w:p w14:paraId="28E1B062" w14:textId="77777777" w:rsidR="0022512B" w:rsidRPr="0022512B" w:rsidRDefault="0022512B" w:rsidP="0022512B">
            <w:pPr>
              <w:pStyle w:val="SIBulletList2"/>
            </w:pPr>
            <w:r w:rsidRPr="0022512B">
              <w:t>grafting – whip and tongue, saddle, wedge, approach and bench</w:t>
            </w:r>
          </w:p>
          <w:p w14:paraId="7538564C" w14:textId="77777777" w:rsidR="0022512B" w:rsidRPr="0022512B" w:rsidRDefault="0022512B" w:rsidP="0022512B">
            <w:pPr>
              <w:pStyle w:val="SIBulletList2"/>
            </w:pPr>
            <w:r w:rsidRPr="0022512B">
              <w:t>budding – shield and patch</w:t>
            </w:r>
          </w:p>
          <w:p w14:paraId="0D539261" w14:textId="77777777" w:rsidR="0022512B" w:rsidRPr="0022512B" w:rsidRDefault="0022512B" w:rsidP="0022512B">
            <w:pPr>
              <w:pStyle w:val="SIBulletList2"/>
            </w:pPr>
            <w:r w:rsidRPr="0022512B">
              <w:t>seed sowing</w:t>
            </w:r>
          </w:p>
          <w:p w14:paraId="5A2354F3" w14:textId="77777777" w:rsidR="0022512B" w:rsidRPr="0022512B" w:rsidRDefault="0022512B" w:rsidP="0022512B">
            <w:pPr>
              <w:pStyle w:val="SIBulletList1"/>
            </w:pPr>
            <w:r w:rsidRPr="0022512B">
              <w:t>potting media suitable for propagation in a garden setting, such as:</w:t>
            </w:r>
          </w:p>
          <w:p w14:paraId="187ED395" w14:textId="77777777" w:rsidR="0022512B" w:rsidRPr="0022512B" w:rsidRDefault="0022512B" w:rsidP="0022512B">
            <w:pPr>
              <w:pStyle w:val="SIBulletList2"/>
            </w:pPr>
            <w:r w:rsidRPr="0022512B">
              <w:t>compost and worm casting mixes</w:t>
            </w:r>
          </w:p>
          <w:p w14:paraId="5487C4C8" w14:textId="77777777" w:rsidR="0022512B" w:rsidRPr="0022512B" w:rsidRDefault="0022512B" w:rsidP="0022512B">
            <w:pPr>
              <w:pStyle w:val="SIBulletList2"/>
            </w:pPr>
            <w:r w:rsidRPr="0022512B">
              <w:t>sieved and graded sands</w:t>
            </w:r>
          </w:p>
          <w:p w14:paraId="77951BB2" w14:textId="77777777" w:rsidR="0022512B" w:rsidRPr="0022512B" w:rsidRDefault="0022512B" w:rsidP="0022512B">
            <w:pPr>
              <w:pStyle w:val="SIBulletList2"/>
            </w:pPr>
            <w:r w:rsidRPr="0022512B">
              <w:t>blends used for different purposes or different times of the year</w:t>
            </w:r>
          </w:p>
          <w:p w14:paraId="2E548336" w14:textId="77777777" w:rsidR="0022512B" w:rsidRPr="0022512B" w:rsidRDefault="0022512B" w:rsidP="0022512B">
            <w:pPr>
              <w:pStyle w:val="SIBulletList2"/>
            </w:pPr>
            <w:r w:rsidRPr="0022512B">
              <w:t>sphagnum moss</w:t>
            </w:r>
          </w:p>
          <w:p w14:paraId="7B3A78B8" w14:textId="77777777" w:rsidR="0022512B" w:rsidRPr="0022512B" w:rsidRDefault="0022512B" w:rsidP="0022512B">
            <w:pPr>
              <w:pStyle w:val="SIBulletList2"/>
            </w:pPr>
            <w:r w:rsidRPr="0022512B">
              <w:t>water (hydroponics or aquaponics)</w:t>
            </w:r>
          </w:p>
          <w:p w14:paraId="0D361D56" w14:textId="77777777" w:rsidR="0022512B" w:rsidRPr="0022512B" w:rsidRDefault="0022512B" w:rsidP="0022512B">
            <w:pPr>
              <w:pStyle w:val="SIBulletList1"/>
            </w:pPr>
            <w:r w:rsidRPr="0022512B">
              <w:t>plant growth, development and nutrition</w:t>
            </w:r>
          </w:p>
          <w:p w14:paraId="701034B2" w14:textId="0C8D22FB" w:rsidR="0022512B" w:rsidRPr="0022512B" w:rsidRDefault="00A53D3A" w:rsidP="0022512B">
            <w:pPr>
              <w:pStyle w:val="SIBulletList1"/>
            </w:pPr>
            <w:r>
              <w:t xml:space="preserve">plant reproduction </w:t>
            </w:r>
            <w:r w:rsidR="0022512B" w:rsidRPr="0022512B">
              <w:t>botany and physiology</w:t>
            </w:r>
          </w:p>
          <w:p w14:paraId="38C2834E" w14:textId="77777777" w:rsidR="0022512B" w:rsidRPr="0022512B" w:rsidRDefault="0022512B" w:rsidP="0022512B">
            <w:pPr>
              <w:pStyle w:val="SIBulletList1"/>
            </w:pPr>
            <w:r w:rsidRPr="0022512B">
              <w:t>maintaining moisture levels in simple systems without causing disease</w:t>
            </w:r>
          </w:p>
          <w:p w14:paraId="19341DE1" w14:textId="77777777" w:rsidR="0022512B" w:rsidRPr="0022512B" w:rsidRDefault="0022512B" w:rsidP="0022512B">
            <w:pPr>
              <w:pStyle w:val="SIBulletList1"/>
            </w:pPr>
            <w:r w:rsidRPr="0022512B">
              <w:t>systems for protecting new plants and seedlings, such as:</w:t>
            </w:r>
          </w:p>
          <w:p w14:paraId="7F6B12B5" w14:textId="77777777" w:rsidR="0022512B" w:rsidRPr="0022512B" w:rsidRDefault="0022512B" w:rsidP="0022512B">
            <w:pPr>
              <w:pStyle w:val="SIBulletList2"/>
            </w:pPr>
            <w:r w:rsidRPr="0022512B">
              <w:t>polyhouse or shade-house systems, including hoop systems on garden beds</w:t>
            </w:r>
          </w:p>
          <w:p w14:paraId="49B99F04" w14:textId="77777777" w:rsidR="0022512B" w:rsidRPr="0022512B" w:rsidRDefault="0022512B" w:rsidP="0022512B">
            <w:pPr>
              <w:pStyle w:val="SIBulletList2"/>
            </w:pPr>
            <w:r w:rsidRPr="0022512B">
              <w:t>systems using reclaimed materials, such as bag-and-frame cloches, bottle protectors for seedlings, tyre stacks, birdcages and wire baskets</w:t>
            </w:r>
          </w:p>
          <w:p w14:paraId="711640A1" w14:textId="77777777" w:rsidR="0022512B" w:rsidRPr="0022512B" w:rsidRDefault="0022512B" w:rsidP="0022512B">
            <w:pPr>
              <w:pStyle w:val="SIBulletList2"/>
            </w:pPr>
            <w:r w:rsidRPr="0022512B">
              <w:t>glass houses</w:t>
            </w:r>
          </w:p>
          <w:p w14:paraId="7DBA5B11" w14:textId="77777777" w:rsidR="0022512B" w:rsidRPr="0022512B" w:rsidRDefault="0022512B" w:rsidP="0022512B">
            <w:pPr>
              <w:pStyle w:val="SIBulletList2"/>
            </w:pPr>
            <w:r w:rsidRPr="0022512B">
              <w:t>shade houses</w:t>
            </w:r>
          </w:p>
          <w:p w14:paraId="7144A1AB" w14:textId="77777777" w:rsidR="0022512B" w:rsidRPr="0022512B" w:rsidRDefault="0022512B" w:rsidP="0022512B">
            <w:pPr>
              <w:pStyle w:val="SIBulletList2"/>
            </w:pPr>
            <w:r w:rsidRPr="0022512B">
              <w:t>naturally occurring or planned microclimates</w:t>
            </w:r>
          </w:p>
          <w:p w14:paraId="00D91454" w14:textId="77777777" w:rsidR="00E73F24" w:rsidRDefault="0022512B" w:rsidP="0022512B">
            <w:pPr>
              <w:pStyle w:val="SIBulletList1"/>
            </w:pPr>
            <w:r w:rsidRPr="0022512B">
              <w:t>minimal environmental impact waste disposal and composting systems which destroy pathogens</w:t>
            </w:r>
          </w:p>
          <w:p w14:paraId="5C8CD985" w14:textId="7D224BB4" w:rsidR="00F1480E" w:rsidRPr="005404CB" w:rsidRDefault="00E73F24" w:rsidP="00323A0B">
            <w:pPr>
              <w:pStyle w:val="SIBulletList1"/>
            </w:pPr>
            <w:r>
              <w:t>hygiene and biosecurity procedures in the propagation area</w:t>
            </w:r>
            <w:r w:rsidR="0022512B" w:rsidRPr="0022512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860ED7" w14:textId="553176FB" w:rsidR="00E73F24" w:rsidRPr="00E73F24" w:rsidRDefault="00E73F24" w:rsidP="00323A0B">
            <w:pPr>
              <w:pStyle w:val="SIText"/>
            </w:pPr>
            <w:r w:rsidRPr="00E73F24">
              <w:t xml:space="preserve">Assessment of the skills in this unit of competency must take place under the following conditions: </w:t>
            </w:r>
          </w:p>
          <w:p w14:paraId="79F446BD" w14:textId="50EDCA6C" w:rsidR="00E73F24" w:rsidRPr="00E73F24" w:rsidRDefault="00E73F24" w:rsidP="00323A0B">
            <w:pPr>
              <w:pStyle w:val="SIBulletList1"/>
            </w:pPr>
            <w:r w:rsidRPr="00E73F24">
              <w:t xml:space="preserve">physical conditions: </w:t>
            </w:r>
          </w:p>
          <w:p w14:paraId="6A9F9504" w14:textId="03D52C2E" w:rsidR="00E73F24" w:rsidRPr="00E73F24" w:rsidRDefault="00E73F24" w:rsidP="001C2EBA">
            <w:pPr>
              <w:pStyle w:val="SIBulletList2"/>
            </w:pPr>
            <w:r w:rsidRPr="00E73F24">
              <w:t xml:space="preserve">skills must be demonstrated in a permaculture system or an environment that accurately represents workplace conditions </w:t>
            </w:r>
          </w:p>
          <w:p w14:paraId="0724B68A" w14:textId="47F45FB5" w:rsidR="00E73F24" w:rsidRPr="00E73F24" w:rsidRDefault="00E73F24" w:rsidP="00323A0B">
            <w:pPr>
              <w:pStyle w:val="SIBulletList1"/>
            </w:pPr>
            <w:r w:rsidRPr="00E73F24">
              <w:t xml:space="preserve">resources, equipment and materials: </w:t>
            </w:r>
          </w:p>
          <w:p w14:paraId="267B77D1" w14:textId="6A15AA1D" w:rsidR="00E73F24" w:rsidRPr="00E73F24" w:rsidRDefault="00E73F24" w:rsidP="00E73F24">
            <w:pPr>
              <w:pStyle w:val="SIBulletList2"/>
            </w:pPr>
            <w:r>
              <w:t>u</w:t>
            </w:r>
            <w:r w:rsidRPr="00E73F24">
              <w:t xml:space="preserve">se of propagation tools and equipment </w:t>
            </w:r>
          </w:p>
          <w:p w14:paraId="69B062CB" w14:textId="14A070D7" w:rsidR="00E73F24" w:rsidRPr="00E73F24" w:rsidRDefault="00E73F24" w:rsidP="00E73F24">
            <w:pPr>
              <w:pStyle w:val="SIBulletList2"/>
            </w:pPr>
            <w:r w:rsidRPr="00E73F24">
              <w:t xml:space="preserve">use of personal protective equipment </w:t>
            </w:r>
          </w:p>
          <w:p w14:paraId="2ECAE5BB" w14:textId="232FF4A7" w:rsidR="00E73F24" w:rsidRPr="00E73F24" w:rsidRDefault="00E73F24" w:rsidP="00E73F24">
            <w:pPr>
              <w:pStyle w:val="SIBulletList2"/>
            </w:pPr>
            <w:r w:rsidRPr="00E73F24">
              <w:t xml:space="preserve">use of plant propagation materials specified in the performance evidence </w:t>
            </w:r>
          </w:p>
          <w:p w14:paraId="38DC048F" w14:textId="28947BEE" w:rsidR="00E73F24" w:rsidRPr="00E73F24" w:rsidRDefault="00E73F24" w:rsidP="00E73F24">
            <w:pPr>
              <w:pStyle w:val="SIBulletList2"/>
            </w:pPr>
            <w:r w:rsidRPr="00E73F24">
              <w:t xml:space="preserve">use of growing environments for propagation methods </w:t>
            </w:r>
          </w:p>
          <w:p w14:paraId="6BA7C2AE" w14:textId="6FE94C16" w:rsidR="00E73F24" w:rsidRPr="00E73F24" w:rsidRDefault="00E73F24" w:rsidP="00323A0B">
            <w:pPr>
              <w:pStyle w:val="SIBulletList1"/>
            </w:pPr>
            <w:r w:rsidRPr="00E73F24">
              <w:t xml:space="preserve">specifications: </w:t>
            </w:r>
          </w:p>
          <w:p w14:paraId="1DE47A29" w14:textId="6C7AFEC3" w:rsidR="00E73F24" w:rsidRPr="00E73F24" w:rsidRDefault="00E73F24" w:rsidP="00E73F24">
            <w:pPr>
              <w:pStyle w:val="SIBulletList2"/>
            </w:pPr>
            <w:r w:rsidRPr="00E73F24">
              <w:t xml:space="preserve">use of workplace procedures and processes </w:t>
            </w:r>
          </w:p>
          <w:p w14:paraId="612F2E91" w14:textId="378B766B" w:rsidR="00E73F24" w:rsidRPr="00E73F24" w:rsidRDefault="00E73F24" w:rsidP="00E73F24">
            <w:pPr>
              <w:pStyle w:val="SIBulletList2"/>
            </w:pPr>
            <w:r w:rsidRPr="00E73F24">
              <w:t xml:space="preserve">access to safety data sheets </w:t>
            </w:r>
          </w:p>
          <w:p w14:paraId="0D6D1E58" w14:textId="0FDD7248" w:rsidR="00E73F24" w:rsidRPr="00E73F24" w:rsidRDefault="00E73F24" w:rsidP="00323A0B">
            <w:pPr>
              <w:pStyle w:val="SIBulletList1"/>
            </w:pPr>
            <w:r w:rsidRPr="00E73F24">
              <w:t xml:space="preserve">timeframes: </w:t>
            </w:r>
          </w:p>
          <w:p w14:paraId="2E31D2D0" w14:textId="39DE1C6E" w:rsidR="00E73F24" w:rsidRDefault="00E73F24" w:rsidP="00E73F24">
            <w:pPr>
              <w:pStyle w:val="SIBulletList2"/>
            </w:pPr>
            <w:r w:rsidRPr="00E73F24">
              <w:t>according to season specified for</w:t>
            </w:r>
            <w:r w:rsidR="005D1F3B">
              <w:t xml:space="preserve"> plant species</w:t>
            </w:r>
            <w:ins w:id="22" w:author="Ron" w:date="2022-04-04T16:17:00Z">
              <w:r w:rsidR="00281C11">
                <w:t>.</w:t>
              </w:r>
            </w:ins>
          </w:p>
          <w:p w14:paraId="293E46DE" w14:textId="77777777" w:rsidR="00E73F24" w:rsidRPr="00E73F24" w:rsidRDefault="00E73F24" w:rsidP="00323A0B">
            <w:pPr>
              <w:pStyle w:val="SIText"/>
            </w:pPr>
          </w:p>
          <w:p w14:paraId="3B1495B7" w14:textId="26E62017" w:rsidR="00E73F24" w:rsidRPr="00E73F24" w:rsidRDefault="00E73F24" w:rsidP="00323A0B">
            <w:pPr>
              <w:pStyle w:val="SIText"/>
            </w:pPr>
            <w:r w:rsidRPr="00E73F24">
              <w:t>Assessors of this unit must satisfy the requirements for assessors in applicable vocational education and</w:t>
            </w:r>
            <w:r>
              <w:t xml:space="preserve"> </w:t>
            </w:r>
            <w:r w:rsidRPr="00E73F24">
              <w:t>training legislation, frameworks and/or standards.</w:t>
            </w:r>
          </w:p>
          <w:p w14:paraId="759850B7" w14:textId="6B27D0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0BCC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28AF8" w14:textId="20679F27" w:rsidR="009C2650" w:rsidRPr="000754EC" w:rsidRDefault="008B0BC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16D1" w:rsidRPr="00B616D1">
      <w:t xml:space="preserve"> AHCPER3</w:t>
    </w:r>
    <w:r w:rsidR="00E56C61">
      <w:t>X9</w:t>
    </w:r>
    <w:r w:rsidR="00B616D1" w:rsidRPr="00B616D1">
      <w:t xml:space="preserve"> </w:t>
    </w:r>
    <w:r w:rsidR="00AA49EA">
      <w:t>Coordinate</w:t>
    </w:r>
    <w:r w:rsidR="00AA49EA" w:rsidRPr="00B616D1">
      <w:t xml:space="preserve"> </w:t>
    </w:r>
    <w:r w:rsidR="00B616D1" w:rsidRPr="00B616D1">
      <w:t>propagation activities for a permaculture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0"/>
  </w:num>
  <w:num w:numId="4">
    <w:abstractNumId w:val="27"/>
  </w:num>
  <w:num w:numId="5">
    <w:abstractNumId w:val="11"/>
  </w:num>
  <w:num w:numId="6">
    <w:abstractNumId w:val="19"/>
  </w:num>
  <w:num w:numId="7">
    <w:abstractNumId w:val="30"/>
  </w:num>
  <w:num w:numId="8">
    <w:abstractNumId w:val="22"/>
  </w:num>
  <w:num w:numId="9">
    <w:abstractNumId w:val="20"/>
  </w:num>
  <w:num w:numId="10">
    <w:abstractNumId w:val="29"/>
  </w:num>
  <w:num w:numId="11">
    <w:abstractNumId w:val="5"/>
  </w:num>
  <w:num w:numId="12">
    <w:abstractNumId w:val="14"/>
  </w:num>
  <w:num w:numId="13">
    <w:abstractNumId w:val="4"/>
  </w:num>
  <w:num w:numId="14">
    <w:abstractNumId w:val="24"/>
  </w:num>
  <w:num w:numId="15">
    <w:abstractNumId w:val="28"/>
  </w:num>
  <w:num w:numId="16">
    <w:abstractNumId w:val="26"/>
  </w:num>
  <w:num w:numId="17">
    <w:abstractNumId w:val="2"/>
  </w:num>
  <w:num w:numId="18">
    <w:abstractNumId w:val="6"/>
  </w:num>
  <w:num w:numId="19">
    <w:abstractNumId w:val="1"/>
  </w:num>
  <w:num w:numId="20">
    <w:abstractNumId w:val="17"/>
  </w:num>
  <w:num w:numId="21">
    <w:abstractNumId w:val="12"/>
  </w:num>
  <w:num w:numId="22">
    <w:abstractNumId w:val="16"/>
  </w:num>
  <w:num w:numId="23">
    <w:abstractNumId w:val="7"/>
  </w:num>
  <w:num w:numId="24">
    <w:abstractNumId w:val="31"/>
  </w:num>
  <w:num w:numId="25">
    <w:abstractNumId w:val="23"/>
  </w:num>
  <w:num w:numId="26">
    <w:abstractNumId w:val="15"/>
  </w:num>
  <w:num w:numId="27">
    <w:abstractNumId w:val="9"/>
  </w:num>
  <w:num w:numId="28">
    <w:abstractNumId w:val="13"/>
  </w:num>
  <w:num w:numId="29">
    <w:abstractNumId w:val="21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5C"/>
    <w:rsid w:val="000014B9"/>
    <w:rsid w:val="00005A15"/>
    <w:rsid w:val="0001108F"/>
    <w:rsid w:val="000115E2"/>
    <w:rsid w:val="00011B7E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1C11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3A0B"/>
    <w:rsid w:val="00333E3C"/>
    <w:rsid w:val="003377D8"/>
    <w:rsid w:val="00337E82"/>
    <w:rsid w:val="00346FDC"/>
    <w:rsid w:val="00350BB1"/>
    <w:rsid w:val="00352C83"/>
    <w:rsid w:val="00357BBE"/>
    <w:rsid w:val="00365CF3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16DA4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1F3B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574"/>
    <w:rsid w:val="00634FCA"/>
    <w:rsid w:val="00643D1B"/>
    <w:rsid w:val="006452B8"/>
    <w:rsid w:val="00652E62"/>
    <w:rsid w:val="0066140A"/>
    <w:rsid w:val="00680367"/>
    <w:rsid w:val="0068453C"/>
    <w:rsid w:val="00684697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739D4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0BCC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6765"/>
    <w:rsid w:val="009278C9"/>
    <w:rsid w:val="00932CD7"/>
    <w:rsid w:val="009413BB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E4BC8"/>
    <w:rsid w:val="009F0DCC"/>
    <w:rsid w:val="009F11CA"/>
    <w:rsid w:val="00A03C88"/>
    <w:rsid w:val="00A0695B"/>
    <w:rsid w:val="00A13052"/>
    <w:rsid w:val="00A216A8"/>
    <w:rsid w:val="00A223A6"/>
    <w:rsid w:val="00A3135C"/>
    <w:rsid w:val="00A3639E"/>
    <w:rsid w:val="00A5092E"/>
    <w:rsid w:val="00A53D3A"/>
    <w:rsid w:val="00A554D6"/>
    <w:rsid w:val="00A555C9"/>
    <w:rsid w:val="00A56E14"/>
    <w:rsid w:val="00A6476B"/>
    <w:rsid w:val="00A757D6"/>
    <w:rsid w:val="00A76C6C"/>
    <w:rsid w:val="00A87356"/>
    <w:rsid w:val="00A92DD1"/>
    <w:rsid w:val="00AA49E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67BED"/>
    <w:rsid w:val="00B7425E"/>
    <w:rsid w:val="00B746B9"/>
    <w:rsid w:val="00B848D4"/>
    <w:rsid w:val="00B865B7"/>
    <w:rsid w:val="00B9148E"/>
    <w:rsid w:val="00B91517"/>
    <w:rsid w:val="00B934C5"/>
    <w:rsid w:val="00B94E99"/>
    <w:rsid w:val="00B952D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5E9A"/>
    <w:rsid w:val="00C96AF3"/>
    <w:rsid w:val="00C97CCC"/>
    <w:rsid w:val="00CA0274"/>
    <w:rsid w:val="00CA139A"/>
    <w:rsid w:val="00CB13DA"/>
    <w:rsid w:val="00CB746F"/>
    <w:rsid w:val="00CC34A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882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D56"/>
    <w:rsid w:val="00E40225"/>
    <w:rsid w:val="00E4046B"/>
    <w:rsid w:val="00E46FBD"/>
    <w:rsid w:val="00E501F0"/>
    <w:rsid w:val="00E56C61"/>
    <w:rsid w:val="00E6166D"/>
    <w:rsid w:val="00E73F24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4CAE"/>
    <w:rsid w:val="00F05AFD"/>
    <w:rsid w:val="00F0614C"/>
    <w:rsid w:val="00F069BD"/>
    <w:rsid w:val="00F1480E"/>
    <w:rsid w:val="00F1497D"/>
    <w:rsid w:val="00F16AAC"/>
    <w:rsid w:val="00F23293"/>
    <w:rsid w:val="00F30C7D"/>
    <w:rsid w:val="00F33FF2"/>
    <w:rsid w:val="00F438FC"/>
    <w:rsid w:val="00F4786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23A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7ee3a392-9fd5-4e44-986b-b11872d0f857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62931F-50B6-44CA-BE24-64B14A236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FC8AF-69E0-4525-B820-3C2D5467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226</TotalTime>
  <Pages>4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Ron  Barrow</cp:lastModifiedBy>
  <cp:revision>112</cp:revision>
  <cp:lastPrinted>2016-05-27T05:21:00Z</cp:lastPrinted>
  <dcterms:created xsi:type="dcterms:W3CDTF">2021-09-14T01:14:00Z</dcterms:created>
  <dcterms:modified xsi:type="dcterms:W3CDTF">2022-04-06T06:25:00Z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